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A74A1B3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del w:id="0" w:author="Kamil Czech Nadleśnictwo Skierniewice" w:date="2024-04-10T07:31:00Z">
        <w:r w:rsidDel="0048606F">
          <w:rPr>
            <w:rFonts w:ascii="Cambria" w:hAnsi="Cambria" w:cs="Arial"/>
            <w:bCs/>
            <w:sz w:val="22"/>
            <w:szCs w:val="22"/>
          </w:rPr>
          <w:delText xml:space="preserve">____________________________________________ </w:delText>
        </w:r>
      </w:del>
      <w:ins w:id="1" w:author="Kamil Czech Nadleśnictwo Skierniewice" w:date="2024-04-10T07:31:00Z">
        <w:r w:rsidR="0048606F">
          <w:rPr>
            <w:rFonts w:ascii="Cambria" w:hAnsi="Cambria" w:cs="Arial"/>
            <w:bCs/>
            <w:sz w:val="22"/>
            <w:szCs w:val="22"/>
          </w:rPr>
          <w:t>Skierniewice</w:t>
        </w:r>
        <w:r w:rsidR="0048606F">
          <w:rPr>
            <w:rFonts w:ascii="Cambria" w:hAnsi="Cambria" w:cs="Arial"/>
            <w:bCs/>
            <w:sz w:val="22"/>
            <w:szCs w:val="22"/>
          </w:rPr>
          <w:t xml:space="preserve"> </w:t>
        </w:r>
      </w:ins>
      <w:r>
        <w:rPr>
          <w:rFonts w:ascii="Cambria" w:hAnsi="Cambria" w:cs="Arial"/>
          <w:bCs/>
          <w:sz w:val="22"/>
          <w:szCs w:val="22"/>
        </w:rPr>
        <w:t xml:space="preserve">w roku </w:t>
      </w:r>
      <w:ins w:id="2" w:author="Kamil Czech Nadleśnictwo Skierniewice" w:date="2024-04-10T07:31:00Z">
        <w:r w:rsidR="0048606F">
          <w:rPr>
            <w:rFonts w:ascii="Cambria" w:hAnsi="Cambria" w:cs="Arial"/>
            <w:bCs/>
            <w:sz w:val="22"/>
            <w:szCs w:val="22"/>
          </w:rPr>
          <w:t>2024</w:t>
        </w:r>
      </w:ins>
      <w:del w:id="3" w:author="Kamil Czech Nadleśnictwo Skierniewice" w:date="2024-04-10T07:31:00Z">
        <w:r w:rsidDel="0048606F">
          <w:rPr>
            <w:rFonts w:ascii="Cambria" w:hAnsi="Cambria" w:cs="Arial"/>
            <w:bCs/>
            <w:sz w:val="22"/>
            <w:szCs w:val="22"/>
          </w:rPr>
          <w:delText>________</w:delText>
        </w:r>
      </w:del>
      <w:r>
        <w:rPr>
          <w:rFonts w:ascii="Cambria" w:hAnsi="Cambria" w:cs="Arial"/>
          <w:bCs/>
          <w:sz w:val="22"/>
          <w:szCs w:val="22"/>
        </w:rPr>
        <w:t xml:space="preserve">”, Pakiet </w:t>
      </w:r>
      <w:ins w:id="4" w:author="Kamil Czech Nadleśnictwo Skierniewice" w:date="2024-04-10T07:31:00Z">
        <w:r w:rsidR="0048606F">
          <w:rPr>
            <w:rFonts w:ascii="Cambria" w:hAnsi="Cambria" w:cs="Arial"/>
            <w:bCs/>
            <w:sz w:val="22"/>
            <w:szCs w:val="22"/>
          </w:rPr>
          <w:t>5</w:t>
        </w:r>
      </w:ins>
      <w:bookmarkStart w:id="5" w:name="_GoBack"/>
      <w:bookmarkEnd w:id="5"/>
      <w:del w:id="6" w:author="Kamil Czech Nadleśnictwo Skierniewice" w:date="2024-04-10T07:31:00Z">
        <w:r w:rsidDel="0048606F">
          <w:rPr>
            <w:rFonts w:ascii="Cambria" w:hAnsi="Cambria" w:cs="Arial"/>
            <w:bCs/>
            <w:sz w:val="22"/>
            <w:szCs w:val="22"/>
          </w:rPr>
          <w:delText>___</w:delText>
        </w:r>
      </w:del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0A600D" w14:textId="77777777" w:rsidR="006F7277" w:rsidRDefault="006F7277">
      <w:r>
        <w:separator/>
      </w:r>
    </w:p>
  </w:endnote>
  <w:endnote w:type="continuationSeparator" w:id="0">
    <w:p w14:paraId="6827232A" w14:textId="77777777" w:rsidR="006F7277" w:rsidRDefault="006F7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169FE252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8606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1FCB2" w14:textId="77777777" w:rsidR="006F7277" w:rsidRDefault="006F7277">
      <w:r>
        <w:separator/>
      </w:r>
    </w:p>
  </w:footnote>
  <w:footnote w:type="continuationSeparator" w:id="0">
    <w:p w14:paraId="004E5968" w14:textId="77777777" w:rsidR="006F7277" w:rsidRDefault="006F7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mil Czech Nadleśnictwo Skierniewice">
    <w15:presenceInfo w15:providerId="AD" w15:userId="S-1-5-21-1258824510-3303949563-3469234235-1098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8606F"/>
    <w:rsid w:val="005A47A0"/>
    <w:rsid w:val="005E47DA"/>
    <w:rsid w:val="00661664"/>
    <w:rsid w:val="006905ED"/>
    <w:rsid w:val="006A07EB"/>
    <w:rsid w:val="006A6279"/>
    <w:rsid w:val="006F62F5"/>
    <w:rsid w:val="006F7277"/>
    <w:rsid w:val="00700AD6"/>
    <w:rsid w:val="00754447"/>
    <w:rsid w:val="007818D8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3352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7818D8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2</cp:revision>
  <dcterms:created xsi:type="dcterms:W3CDTF">2024-04-10T05:31:00Z</dcterms:created>
  <dcterms:modified xsi:type="dcterms:W3CDTF">2024-04-10T05:31:00Z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